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14:paraId="7173DCDA" w14:textId="77777777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6F1B32F" w14:textId="4606EB29" w:rsidR="00BD617C" w:rsidRPr="00562644" w:rsidRDefault="001B0DE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eastAsia="Malgun Gothic"/>
                <w:b/>
                <w:bCs/>
                <w:iCs/>
                <w:snapToGrid w:val="0"/>
                <w:lang w:eastAsia="ko-KR"/>
              </w:rPr>
            </w:pPr>
            <w:r>
              <w:rPr>
                <w:rFonts w:eastAsiaTheme="minorEastAsia" w:hint="eastAsia"/>
                <w:b/>
                <w:bCs/>
                <w:iCs/>
                <w:snapToGrid w:val="0"/>
              </w:rPr>
              <w:t xml:space="preserve">ARM </w:t>
            </w:r>
            <w:r w:rsidR="00EB1420">
              <w:rPr>
                <w:b/>
                <w:bCs/>
                <w:iCs/>
                <w:snapToGrid w:val="0"/>
              </w:rPr>
              <w:t xml:space="preserve">Committee </w:t>
            </w:r>
            <w:r w:rsidR="00EB1420" w:rsidRPr="00696A73">
              <w:rPr>
                <w:b/>
                <w:bCs/>
                <w:iCs/>
                <w:snapToGrid w:val="0"/>
              </w:rPr>
              <w:t>Work Programme</w:t>
            </w:r>
          </w:p>
        </w:tc>
      </w:tr>
      <w:tr w:rsidR="00BD617C" w14:paraId="70B58E48" w14:textId="77777777" w:rsidTr="005B0663">
        <w:trPr>
          <w:cantSplit/>
          <w:trHeight w:val="428"/>
        </w:trPr>
        <w:tc>
          <w:tcPr>
            <w:tcW w:w="2518" w:type="dxa"/>
          </w:tcPr>
          <w:p w14:paraId="04EC7BAE" w14:textId="102405DF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088" w:type="dxa"/>
            <w:gridSpan w:val="3"/>
          </w:tcPr>
          <w:p w14:paraId="7F5165A6" w14:textId="7A8A52B4" w:rsidR="00BD617C" w:rsidRDefault="00A03296" w:rsidP="00A0329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A0329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S1010 Marine Aids to Navigation Planning And Service Requirements</w:t>
            </w:r>
          </w:p>
        </w:tc>
      </w:tr>
      <w:tr w:rsidR="00BD617C" w:rsidRPr="00520177" w14:paraId="5BBE0A4B" w14:textId="77777777" w:rsidTr="005B0663">
        <w:trPr>
          <w:cantSplit/>
          <w:trHeight w:val="491"/>
        </w:trPr>
        <w:tc>
          <w:tcPr>
            <w:tcW w:w="2518" w:type="dxa"/>
          </w:tcPr>
          <w:p w14:paraId="00205F77" w14:textId="60CD265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088" w:type="dxa"/>
            <w:gridSpan w:val="3"/>
          </w:tcPr>
          <w:p w14:paraId="74FAFCB8" w14:textId="67EA7EE1" w:rsidR="00BD617C" w:rsidRPr="00F818E3" w:rsidRDefault="00452C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452C7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S1010.1 Obligations and regulatory compilance</w:t>
            </w:r>
          </w:p>
        </w:tc>
      </w:tr>
      <w:tr w:rsidR="00BD617C" w14:paraId="7345D9AC" w14:textId="77777777" w:rsidTr="005B0663">
        <w:trPr>
          <w:cantSplit/>
          <w:trHeight w:val="463"/>
        </w:trPr>
        <w:tc>
          <w:tcPr>
            <w:tcW w:w="2518" w:type="dxa"/>
          </w:tcPr>
          <w:p w14:paraId="249DB33E" w14:textId="653F028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088" w:type="dxa"/>
            <w:gridSpan w:val="3"/>
          </w:tcPr>
          <w:p w14:paraId="50F21CC0" w14:textId="2751D5B6" w:rsidR="00444606" w:rsidRDefault="00452C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7A3141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ARM </w:t>
            </w:r>
            <w:r w:rsidR="00A67E62" w:rsidRPr="007A3141">
              <w:rPr>
                <w:rFonts w:cs="Arial" w:hint="eastAsia"/>
                <w:snapToGrid w:val="0"/>
                <w:kern w:val="28"/>
                <w:sz w:val="20"/>
                <w:szCs w:val="20"/>
              </w:rPr>
              <w:t>n</w:t>
            </w:r>
            <w:r w:rsidRPr="007A3141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.</w:t>
            </w:r>
            <w:r w:rsidR="00A67E62" w:rsidRPr="007A3141">
              <w:rPr>
                <w:rFonts w:cs="Arial" w:hint="eastAsia"/>
                <w:snapToGrid w:val="0"/>
                <w:kern w:val="28"/>
                <w:sz w:val="20"/>
                <w:szCs w:val="20"/>
              </w:rPr>
              <w:t>n</w:t>
            </w:r>
            <w:r w:rsidRPr="007A3141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.</w:t>
            </w:r>
            <w:r w:rsidR="00A67E62" w:rsidRPr="007A3141">
              <w:rPr>
                <w:rFonts w:cs="Arial" w:hint="eastAsia"/>
                <w:snapToGrid w:val="0"/>
                <w:kern w:val="28"/>
                <w:sz w:val="20"/>
                <w:szCs w:val="20"/>
              </w:rPr>
              <w:t>n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</w:t>
            </w:r>
            <w:r w:rsidRPr="00452C79">
              <w:rPr>
                <w:rFonts w:cs="Arial"/>
                <w:snapToGrid w:val="0"/>
                <w:kern w:val="28"/>
                <w:sz w:val="20"/>
                <w:szCs w:val="20"/>
              </w:rPr>
              <w:t>Revis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>ion of</w:t>
            </w:r>
            <w:r w:rsidRPr="00452C79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</w:t>
            </w:r>
            <w:bookmarkStart w:id="0" w:name="OLE_LINK6"/>
            <w:r w:rsidRPr="00452C79">
              <w:rPr>
                <w:rFonts w:cs="Arial"/>
                <w:snapToGrid w:val="0"/>
                <w:kern w:val="28"/>
                <w:sz w:val="20"/>
                <w:szCs w:val="20"/>
              </w:rPr>
              <w:t>G1054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</w:t>
            </w:r>
            <w:bookmarkEnd w:id="0"/>
            <w:r w:rsidRPr="00686572">
              <w:t>Preparing for An IMO Audit on AtoN Service Delivery</w:t>
            </w:r>
          </w:p>
        </w:tc>
      </w:tr>
      <w:tr w:rsidR="00BD617C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334EA507" w14:textId="08208281" w:rsidR="00C724D8" w:rsidRPr="00C724D8" w:rsidRDefault="00B36247" w:rsidP="00C724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bookmarkStart w:id="1" w:name="OLE_LINK7"/>
            <w:r w:rsidRPr="00B36247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Revise </w:t>
            </w:r>
            <w:r w:rsidRPr="00452C79">
              <w:rPr>
                <w:rFonts w:cs="Arial"/>
                <w:snapToGrid w:val="0"/>
                <w:kern w:val="28"/>
                <w:sz w:val="20"/>
                <w:szCs w:val="20"/>
              </w:rPr>
              <w:t>G1054</w:t>
            </w:r>
            <w:bookmarkEnd w:id="1"/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</w:t>
            </w:r>
            <w:r w:rsidRPr="00B36247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to reflect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the </w:t>
            </w:r>
            <w:r w:rsidRPr="00B36247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change of the Framework and Procedures for the IMO Member State Audit Scheme</w:t>
            </w:r>
          </w:p>
        </w:tc>
      </w:tr>
      <w:tr w:rsidR="00BD617C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FD016B0" w14:textId="7F85A9AE" w:rsidR="00F818E3" w:rsidRPr="002E7BB2" w:rsidRDefault="00B36247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36247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Revise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d</w:t>
            </w:r>
            <w:r w:rsidRPr="00B36247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>Guideline</w:t>
            </w:r>
          </w:p>
        </w:tc>
      </w:tr>
      <w:tr w:rsidR="00BD617C" w:rsidRPr="009C0657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6D481046" w14:textId="43DFBBCE" w:rsidR="009C0657" w:rsidRPr="00742B0B" w:rsidRDefault="00A2077A" w:rsidP="00587F65">
            <w:pPr>
              <w:pStyle w:val="Brdtekst"/>
              <w:rPr>
                <w:bCs/>
                <w:iCs/>
                <w:snapToGrid w:val="0"/>
                <w:sz w:val="20"/>
                <w:szCs w:val="20"/>
              </w:rPr>
            </w:pPr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The IMO Council at its 134th session, approved the draft revised Framework and Procedures for the IMO Member State Audit Scheme, with a view to submission to the IMO Assembly at its thirty-fourth session for adoption in December 2025, which will exert a big impact on the Guideline G1054 and great influence on the authorities </w:t>
            </w:r>
            <w:ins w:id="2" w:author="Tomren, Guttorm" w:date="2025-10-29T09:35:00Z" w16du:dateUtc="2025-10-29T08:35:00Z">
              <w:r w:rsidR="00314DA4">
                <w:rPr>
                  <w:bCs/>
                  <w:iCs/>
                  <w:snapToGrid w:val="0"/>
                  <w:sz w:val="20"/>
                  <w:szCs w:val="20"/>
                </w:rPr>
                <w:t>in</w:t>
              </w:r>
            </w:ins>
            <w:del w:id="3" w:author="Tomren, Guttorm" w:date="2025-10-29T09:35:00Z" w16du:dateUtc="2025-10-29T08:35:00Z">
              <w:r w:rsidRPr="00A2077A" w:rsidDel="00314DA4">
                <w:rPr>
                  <w:bCs/>
                  <w:iCs/>
                  <w:snapToGrid w:val="0"/>
                  <w:sz w:val="20"/>
                  <w:szCs w:val="20"/>
                </w:rPr>
                <w:delText>for the</w:delText>
              </w:r>
            </w:del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 preparation </w:t>
            </w:r>
            <w:ins w:id="4" w:author="Tomren, Guttorm" w:date="2025-10-29T09:35:00Z" w16du:dateUtc="2025-10-29T08:35:00Z">
              <w:r w:rsidR="00314DA4">
                <w:rPr>
                  <w:bCs/>
                  <w:iCs/>
                  <w:snapToGrid w:val="0"/>
                  <w:sz w:val="20"/>
                  <w:szCs w:val="20"/>
                </w:rPr>
                <w:t>for future</w:t>
              </w:r>
            </w:ins>
            <w:del w:id="5" w:author="Tomren, Guttorm" w:date="2025-10-29T09:35:00Z" w16du:dateUtc="2025-10-29T08:35:00Z">
              <w:r w:rsidRPr="00A2077A" w:rsidDel="00314DA4">
                <w:rPr>
                  <w:bCs/>
                  <w:iCs/>
                  <w:snapToGrid w:val="0"/>
                  <w:sz w:val="20"/>
                  <w:szCs w:val="20"/>
                </w:rPr>
                <w:delText>of the</w:delText>
              </w:r>
            </w:del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 IMO Audit</w:t>
            </w:r>
            <w:ins w:id="6" w:author="Tomren, Guttorm" w:date="2025-10-29T09:35:00Z" w16du:dateUtc="2025-10-29T08:35:00Z">
              <w:r w:rsidR="00B852E6">
                <w:rPr>
                  <w:bCs/>
                  <w:iCs/>
                  <w:snapToGrid w:val="0"/>
                  <w:sz w:val="20"/>
                  <w:szCs w:val="20"/>
                </w:rPr>
                <w:t>’s</w:t>
              </w:r>
            </w:ins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 on AtoN Service Delivery.</w:t>
            </w:r>
            <w:r w:rsidR="00D00490">
              <w:rPr>
                <w:rFonts w:hint="eastAsia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Thus, the revision of </w:t>
            </w:r>
            <w:r w:rsidR="007A3141">
              <w:rPr>
                <w:rFonts w:hint="eastAsia"/>
                <w:bCs/>
                <w:iCs/>
                <w:snapToGrid w:val="0"/>
                <w:sz w:val="20"/>
                <w:szCs w:val="20"/>
              </w:rPr>
              <w:t>G1054</w:t>
            </w:r>
            <w:r w:rsidRPr="00A2077A">
              <w:rPr>
                <w:bCs/>
                <w:iCs/>
                <w:snapToGrid w:val="0"/>
                <w:sz w:val="20"/>
                <w:szCs w:val="20"/>
              </w:rPr>
              <w:t xml:space="preserve"> is in urgent need.</w:t>
            </w:r>
          </w:p>
        </w:tc>
      </w:tr>
      <w:tr w:rsidR="00BD617C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2006E342" w14:textId="77777777" w:rsidR="00ED5C6B" w:rsidRPr="00BF71F7" w:rsidRDefault="00ED5C6B" w:rsidP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5F21C2DF" w14:textId="12AA0823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7088" w:type="dxa"/>
            <w:gridSpan w:val="3"/>
          </w:tcPr>
          <w:p w14:paraId="792CABD1" w14:textId="79AB58CD" w:rsidR="00604266" w:rsidRPr="00604266" w:rsidRDefault="00604266" w:rsidP="0060426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604266">
              <w:rPr>
                <w:bCs/>
                <w:iCs/>
                <w:snapToGrid w:val="0"/>
                <w:sz w:val="20"/>
                <w:szCs w:val="20"/>
              </w:rPr>
              <w:t xml:space="preserve">Goal </w:t>
            </w:r>
          </w:p>
          <w:p w14:paraId="41C86D88" w14:textId="77777777" w:rsidR="00604266" w:rsidRPr="00604266" w:rsidRDefault="00604266" w:rsidP="0060426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234AA">
              <w:rPr>
                <w:bCs/>
                <w:iCs/>
                <w:snapToGrid w:val="0"/>
                <w:sz w:val="20"/>
                <w:szCs w:val="20"/>
              </w:rPr>
              <w:t>G1 - Marine Aids to Navigation are developed and harmonised through international cooperation and the provision of standards.</w:t>
            </w:r>
            <w:r w:rsidRPr="00604266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411ED6F1" w14:textId="77777777" w:rsidR="00604266" w:rsidRPr="00604266" w:rsidRDefault="00604266" w:rsidP="0060426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604266">
              <w:rPr>
                <w:bCs/>
                <w:iCs/>
                <w:snapToGrid w:val="0"/>
                <w:sz w:val="20"/>
                <w:szCs w:val="20"/>
              </w:rPr>
              <w:t>Strategy</w:t>
            </w:r>
          </w:p>
          <w:p w14:paraId="0FD5DD5D" w14:textId="516E42CE" w:rsidR="00BD617C" w:rsidRDefault="00604266" w:rsidP="0060426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604266">
              <w:rPr>
                <w:bCs/>
                <w:iCs/>
                <w:snapToGrid w:val="0"/>
                <w:sz w:val="20"/>
                <w:szCs w:val="20"/>
              </w:rPr>
              <w:t>O2 - Develop applicable international standards, recommendations and guidelines for adoption and use by its members and other relevant organizations or parties.</w:t>
            </w:r>
          </w:p>
        </w:tc>
      </w:tr>
      <w:tr w:rsidR="00BD617C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="00756758"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088" w:type="dxa"/>
            <w:gridSpan w:val="3"/>
          </w:tcPr>
          <w:p w14:paraId="6552D4C6" w14:textId="078B22B4" w:rsidR="00BD617C" w:rsidRPr="000078C2" w:rsidRDefault="00B52F76" w:rsidP="00B52F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iCs/>
                <w:snapToGrid w:val="0"/>
                <w:sz w:val="20"/>
                <w:szCs w:val="20"/>
              </w:rPr>
            </w:pPr>
            <w:r w:rsidRPr="000078C2">
              <w:rPr>
                <w:iCs/>
                <w:snapToGrid w:val="0"/>
                <w:sz w:val="20"/>
                <w:szCs w:val="20"/>
              </w:rPr>
              <w:t>In Scope:</w:t>
            </w:r>
          </w:p>
          <w:p w14:paraId="2F836600" w14:textId="4C9D6F6A" w:rsidR="00BD617C" w:rsidRPr="000078C2" w:rsidRDefault="00494FAA" w:rsidP="000078C2">
            <w:pPr>
              <w:pStyle w:val="Brdtekst"/>
              <w:numPr>
                <w:ilvl w:val="0"/>
                <w:numId w:val="10"/>
              </w:numPr>
              <w:ind w:left="627" w:hanging="579"/>
              <w:rPr>
                <w:iCs/>
                <w:snapToGrid w:val="0"/>
                <w:sz w:val="20"/>
                <w:szCs w:val="20"/>
              </w:rPr>
            </w:pPr>
            <w:r w:rsidRPr="00494FAA">
              <w:rPr>
                <w:iCs/>
                <w:snapToGrid w:val="0"/>
                <w:sz w:val="20"/>
                <w:szCs w:val="20"/>
              </w:rPr>
              <w:t>IMSAS</w:t>
            </w:r>
          </w:p>
        </w:tc>
      </w:tr>
      <w:tr w:rsidR="00BD617C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10728FF8" w14:textId="77777777" w:rsidR="00DD52E2" w:rsidRPr="000078C2" w:rsidRDefault="00DD52E2" w:rsidP="00DD52E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iCs/>
                <w:snapToGrid w:val="0"/>
                <w:sz w:val="20"/>
                <w:szCs w:val="20"/>
              </w:rPr>
            </w:pPr>
            <w:r w:rsidRPr="000078C2">
              <w:rPr>
                <w:iCs/>
                <w:snapToGrid w:val="0"/>
                <w:sz w:val="20"/>
                <w:szCs w:val="20"/>
              </w:rPr>
              <w:t>Key milestones include:</w:t>
            </w:r>
          </w:p>
          <w:p w14:paraId="6E0F156E" w14:textId="393E9CE0" w:rsidR="0032761B" w:rsidRPr="0032761B" w:rsidRDefault="005C1944" w:rsidP="00BC7703">
            <w:pPr>
              <w:pStyle w:val="Listeavsnitt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iCs/>
                <w:snapToGrid w:val="0"/>
                <w:sz w:val="20"/>
                <w:szCs w:val="20"/>
              </w:rPr>
            </w:pPr>
            <w:r w:rsidRPr="005C1944">
              <w:rPr>
                <w:rFonts w:eastAsia="Times New Roman" w:cs="Times New Roman"/>
                <w:iCs/>
                <w:snapToGrid w:val="0"/>
                <w:sz w:val="20"/>
                <w:szCs w:val="20"/>
              </w:rPr>
              <w:t>Start the task at ARM</w:t>
            </w:r>
            <w:r>
              <w:rPr>
                <w:rFonts w:eastAsiaTheme="minorEastAsia" w:cs="Times New Roman" w:hint="eastAsia"/>
                <w:iCs/>
                <w:snapToGrid w:val="0"/>
                <w:sz w:val="20"/>
                <w:szCs w:val="20"/>
              </w:rPr>
              <w:t>2</w:t>
            </w:r>
            <w:r w:rsidR="0032761B">
              <w:rPr>
                <w:rFonts w:eastAsiaTheme="minorEastAsia" w:cs="Times New Roman" w:hint="eastAsia"/>
                <w:iCs/>
                <w:snapToGrid w:val="0"/>
                <w:sz w:val="20"/>
                <w:szCs w:val="20"/>
              </w:rPr>
              <w:t>2</w:t>
            </w:r>
            <w:r w:rsidRPr="005C1944">
              <w:rPr>
                <w:rFonts w:eastAsia="Times New Roman" w:cs="Times New Roman"/>
                <w:iCs/>
                <w:snapToGrid w:val="0"/>
                <w:sz w:val="20"/>
                <w:szCs w:val="20"/>
              </w:rPr>
              <w:t>.</w:t>
            </w:r>
          </w:p>
          <w:p w14:paraId="62A7B368" w14:textId="247D2553" w:rsidR="009F5476" w:rsidRPr="000078C2" w:rsidRDefault="005C1944" w:rsidP="00BC7703">
            <w:pPr>
              <w:pStyle w:val="Listeavsnitt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iCs/>
                <w:snapToGrid w:val="0"/>
                <w:sz w:val="20"/>
                <w:szCs w:val="20"/>
              </w:rPr>
            </w:pPr>
            <w:r w:rsidRPr="005C1944">
              <w:rPr>
                <w:rFonts w:eastAsia="Times New Roman" w:cs="Times New Roman"/>
                <w:iCs/>
                <w:snapToGrid w:val="0"/>
                <w:sz w:val="20"/>
                <w:szCs w:val="20"/>
              </w:rPr>
              <w:t>Finalize at ARM2</w:t>
            </w:r>
            <w:r w:rsidR="0032761B">
              <w:rPr>
                <w:rFonts w:eastAsiaTheme="minorEastAsia" w:cs="Times New Roman" w:hint="eastAsia"/>
                <w:iCs/>
                <w:snapToGrid w:val="0"/>
                <w:sz w:val="20"/>
                <w:szCs w:val="20"/>
              </w:rPr>
              <w:t>3</w:t>
            </w:r>
            <w:r w:rsidRPr="005C1944">
              <w:rPr>
                <w:rFonts w:eastAsia="Times New Roman" w:cs="Times New Roman"/>
                <w:iCs/>
                <w:snapToGrid w:val="0"/>
                <w:sz w:val="20"/>
                <w:szCs w:val="20"/>
              </w:rPr>
              <w:t>.</w:t>
            </w:r>
          </w:p>
        </w:tc>
      </w:tr>
      <w:tr w:rsidR="00BD617C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Default="00106C9A" w:rsidP="00106C9A">
            <w:pPr>
              <w:pStyle w:val="Brdteks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A066956" w14:textId="0B173CC6" w:rsidR="00BD617C" w:rsidRDefault="00756758">
            <w:pPr>
              <w:pStyle w:val="Brdteks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 w:eastAsia="zh-CN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671EC42E" w:rsidR="00BD617C" w:rsidRDefault="00A67E6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/>
                                    </w:rPr>
                                    <w:t>2</w:t>
                                  </w: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0747B785" w14:textId="671EC42E" w:rsidR="00BD617C" w:rsidRDefault="00A67E6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hint="eastAsia"/>
                                <w:lang w:val="nl-NL"/>
                              </w:rPr>
                              <w:t>2</w:t>
                            </w: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6DA7B4DB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5197177D" w14:textId="6DA7B4DB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55D2202E" w:rsidR="009F5476" w:rsidRDefault="009F5476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721C6ABC" w14:textId="55D2202E" w:rsidR="009F5476" w:rsidRDefault="009F5476" w:rsidP="009F5476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A17E9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A7FB06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15833F44" w:rsidR="00BD617C" w:rsidRDefault="00A67E6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">
                      <v:textbox>
                        <w:txbxContent>
                          <w:p w14:paraId="6D395907" w14:textId="15833F44" w:rsidR="00BD617C" w:rsidRDefault="00A67E6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hint="eastAsia"/>
                                <w:lang w:val="nl-NL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67E62">
              <w:rPr>
                <w:rFonts w:hint="eastAsia"/>
                <w:sz w:val="20"/>
                <w:lang w:val="en-CA" w:eastAsia="zh-CN"/>
              </w:rPr>
              <w:t>22</w:t>
            </w:r>
            <w:r>
              <w:rPr>
                <w:sz w:val="20"/>
                <w:lang w:val="en-CA"/>
              </w:rPr>
              <w:tab/>
            </w:r>
            <w:r w:rsidR="00A67E62">
              <w:rPr>
                <w:rFonts w:hint="eastAsia"/>
                <w:sz w:val="20"/>
                <w:lang w:val="en-CA" w:eastAsia="zh-CN"/>
              </w:rPr>
              <w:t>23</w:t>
            </w:r>
            <w:r>
              <w:rPr>
                <w:sz w:val="20"/>
                <w:lang w:val="en-CA"/>
              </w:rPr>
              <w:tab/>
            </w:r>
            <w:r w:rsidR="00A67E62">
              <w:rPr>
                <w:rFonts w:hint="eastAsia"/>
                <w:sz w:val="20"/>
                <w:lang w:val="en-CA" w:eastAsia="zh-CN"/>
              </w:rPr>
              <w:t>24</w:t>
            </w:r>
            <w:r>
              <w:rPr>
                <w:sz w:val="20"/>
                <w:lang w:val="en-CA"/>
              </w:rPr>
              <w:tab/>
            </w:r>
            <w:r w:rsidR="00A67E62">
              <w:rPr>
                <w:rFonts w:hint="eastAsia"/>
                <w:sz w:val="20"/>
                <w:lang w:val="en-CA" w:eastAsia="zh-CN"/>
              </w:rPr>
              <w:t>25</w:t>
            </w:r>
            <w:r>
              <w:rPr>
                <w:sz w:val="20"/>
                <w:lang w:val="en-CA"/>
              </w:rPr>
              <w:tab/>
            </w:r>
            <w:r w:rsidR="00A67E62">
              <w:rPr>
                <w:rFonts w:hint="eastAsia"/>
                <w:sz w:val="20"/>
                <w:lang w:val="en-CA" w:eastAsia="zh-CN"/>
              </w:rPr>
              <w:t>26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2</w:t>
            </w:r>
            <w:r w:rsidR="00A67E62">
              <w:rPr>
                <w:rFonts w:hint="eastAsia"/>
                <w:sz w:val="20"/>
                <w:lang w:val="en-CA" w:eastAsia="zh-CN"/>
              </w:rPr>
              <w:t>7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2</w:t>
            </w:r>
            <w:r w:rsidR="00A67E62">
              <w:rPr>
                <w:rFonts w:hint="eastAsia"/>
                <w:sz w:val="20"/>
                <w:lang w:val="en-CA" w:eastAsia="zh-CN"/>
              </w:rPr>
              <w:t>8</w:t>
            </w:r>
          </w:p>
          <w:p w14:paraId="2303D79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6572A36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BD617C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62A6C969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</w:tcPr>
          <w:p w14:paraId="46F962A3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BD617C" w14:paraId="28AA3987" w14:textId="77777777" w:rsidTr="005B0663">
        <w:trPr>
          <w:cantSplit/>
          <w:trHeight w:val="489"/>
        </w:trPr>
        <w:tc>
          <w:tcPr>
            <w:tcW w:w="2518" w:type="dxa"/>
            <w:vMerge/>
          </w:tcPr>
          <w:p w14:paraId="5B1ECD51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BD617C" w14:paraId="07FA346D" w14:textId="77777777" w:rsidTr="005B0663">
        <w:trPr>
          <w:cantSplit/>
          <w:trHeight w:val="489"/>
        </w:trPr>
        <w:tc>
          <w:tcPr>
            <w:tcW w:w="2518" w:type="dxa"/>
          </w:tcPr>
          <w:p w14:paraId="256DCAC8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BD617C" w14:paraId="13414D3B" w14:textId="77777777" w:rsidTr="005B0663">
        <w:trPr>
          <w:cantSplit/>
          <w:trHeight w:val="489"/>
        </w:trPr>
        <w:tc>
          <w:tcPr>
            <w:tcW w:w="2518" w:type="dxa"/>
          </w:tcPr>
          <w:p w14:paraId="24B9DE64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4B3C9BE3" w14:textId="281CF68B" w:rsidR="001512DB" w:rsidRDefault="001512DB"/>
    <w:p w14:paraId="3BB2DC5A" w14:textId="567E59F7" w:rsidR="001512DB" w:rsidRDefault="001512DB" w:rsidP="0032761B">
      <w:pPr>
        <w:adjustRightInd/>
        <w:snapToGrid/>
        <w:spacing w:after="0"/>
        <w:rPr>
          <w:rFonts w:eastAsiaTheme="minorEastAsia"/>
        </w:rPr>
      </w:pPr>
      <w:r>
        <w:br w:type="page"/>
      </w:r>
    </w:p>
    <w:p w14:paraId="26876FA0" w14:textId="77777777" w:rsidR="001512DB" w:rsidRDefault="001512DB"/>
    <w:sectPr w:rsidR="001512DB" w:rsidSect="001512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12035" w14:textId="77777777" w:rsidR="009E64C2" w:rsidRDefault="009E64C2" w:rsidP="008C4582">
      <w:pPr>
        <w:spacing w:after="0"/>
      </w:pPr>
      <w:r>
        <w:separator/>
      </w:r>
    </w:p>
  </w:endnote>
  <w:endnote w:type="continuationSeparator" w:id="0">
    <w:p w14:paraId="6FC7105F" w14:textId="77777777" w:rsidR="009E64C2" w:rsidRDefault="009E64C2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69528" w14:textId="77777777" w:rsidR="009E64C2" w:rsidRDefault="009E64C2" w:rsidP="008C4582">
      <w:pPr>
        <w:spacing w:after="0"/>
      </w:pPr>
      <w:r>
        <w:separator/>
      </w:r>
    </w:p>
  </w:footnote>
  <w:footnote w:type="continuationSeparator" w:id="0">
    <w:p w14:paraId="18ECCED3" w14:textId="77777777" w:rsidR="009E64C2" w:rsidRDefault="009E64C2" w:rsidP="008C45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5ACC"/>
    <w:multiLevelType w:val="multilevel"/>
    <w:tmpl w:val="05245A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D9553B"/>
    <w:multiLevelType w:val="hybridMultilevel"/>
    <w:tmpl w:val="0E9CB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6529403">
    <w:abstractNumId w:val="0"/>
  </w:num>
  <w:num w:numId="2" w16cid:durableId="1771201773">
    <w:abstractNumId w:val="4"/>
  </w:num>
  <w:num w:numId="3" w16cid:durableId="2111006993">
    <w:abstractNumId w:val="2"/>
  </w:num>
  <w:num w:numId="4" w16cid:durableId="22950297">
    <w:abstractNumId w:val="9"/>
  </w:num>
  <w:num w:numId="5" w16cid:durableId="610477786">
    <w:abstractNumId w:val="8"/>
  </w:num>
  <w:num w:numId="6" w16cid:durableId="836118266">
    <w:abstractNumId w:val="3"/>
  </w:num>
  <w:num w:numId="7" w16cid:durableId="2117403096">
    <w:abstractNumId w:val="5"/>
  </w:num>
  <w:num w:numId="8" w16cid:durableId="1386294676">
    <w:abstractNumId w:val="6"/>
  </w:num>
  <w:num w:numId="9" w16cid:durableId="840895484">
    <w:abstractNumId w:val="7"/>
  </w:num>
  <w:num w:numId="10" w16cid:durableId="108908419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ren, Guttorm">
    <w15:presenceInfo w15:providerId="AD" w15:userId="S::guttorm.tomren@kystverket.no::64c9036a-70e1-467c-8269-3bde027c77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420"/>
  <w:hyphenationZone w:val="425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xMDE1NjG3tDSzNLZU0lEKTi0uzszPAykwrAUAkIwuJCwAAAA="/>
  </w:docVars>
  <w:rsids>
    <w:rsidRoot w:val="00BD617C"/>
    <w:rsid w:val="000078C2"/>
    <w:rsid w:val="00012FAE"/>
    <w:rsid w:val="00106C9A"/>
    <w:rsid w:val="001512DB"/>
    <w:rsid w:val="001B0DE5"/>
    <w:rsid w:val="001C00DD"/>
    <w:rsid w:val="001C28EF"/>
    <w:rsid w:val="002517B6"/>
    <w:rsid w:val="0026369E"/>
    <w:rsid w:val="002E2F25"/>
    <w:rsid w:val="002E7BB2"/>
    <w:rsid w:val="00314DA4"/>
    <w:rsid w:val="0032761B"/>
    <w:rsid w:val="003A35F3"/>
    <w:rsid w:val="004234AA"/>
    <w:rsid w:val="00444606"/>
    <w:rsid w:val="00447379"/>
    <w:rsid w:val="00452C79"/>
    <w:rsid w:val="00455955"/>
    <w:rsid w:val="00474975"/>
    <w:rsid w:val="004800A1"/>
    <w:rsid w:val="00494FAA"/>
    <w:rsid w:val="004A7360"/>
    <w:rsid w:val="00520177"/>
    <w:rsid w:val="00562644"/>
    <w:rsid w:val="00587F65"/>
    <w:rsid w:val="00596CDC"/>
    <w:rsid w:val="005A7855"/>
    <w:rsid w:val="005B0663"/>
    <w:rsid w:val="005C1944"/>
    <w:rsid w:val="00604266"/>
    <w:rsid w:val="00615D8C"/>
    <w:rsid w:val="006E3605"/>
    <w:rsid w:val="006E7916"/>
    <w:rsid w:val="00702131"/>
    <w:rsid w:val="00716E95"/>
    <w:rsid w:val="00742B0B"/>
    <w:rsid w:val="00750853"/>
    <w:rsid w:val="00756758"/>
    <w:rsid w:val="00776436"/>
    <w:rsid w:val="007A3141"/>
    <w:rsid w:val="007A7267"/>
    <w:rsid w:val="00871A92"/>
    <w:rsid w:val="008721FD"/>
    <w:rsid w:val="00897886"/>
    <w:rsid w:val="00897FAF"/>
    <w:rsid w:val="008B09A7"/>
    <w:rsid w:val="008C4582"/>
    <w:rsid w:val="008D039D"/>
    <w:rsid w:val="008D3234"/>
    <w:rsid w:val="00930748"/>
    <w:rsid w:val="009434A1"/>
    <w:rsid w:val="009C0657"/>
    <w:rsid w:val="009C1E64"/>
    <w:rsid w:val="009E1877"/>
    <w:rsid w:val="009E64C2"/>
    <w:rsid w:val="009F5476"/>
    <w:rsid w:val="00A03296"/>
    <w:rsid w:val="00A12285"/>
    <w:rsid w:val="00A2077A"/>
    <w:rsid w:val="00A67E62"/>
    <w:rsid w:val="00AC3EB4"/>
    <w:rsid w:val="00B34056"/>
    <w:rsid w:val="00B36247"/>
    <w:rsid w:val="00B52F76"/>
    <w:rsid w:val="00B852E6"/>
    <w:rsid w:val="00BA5DA2"/>
    <w:rsid w:val="00BC7703"/>
    <w:rsid w:val="00BD617C"/>
    <w:rsid w:val="00C259DD"/>
    <w:rsid w:val="00C344A8"/>
    <w:rsid w:val="00C724D8"/>
    <w:rsid w:val="00C83A5A"/>
    <w:rsid w:val="00CD1E66"/>
    <w:rsid w:val="00CD449D"/>
    <w:rsid w:val="00CF0C40"/>
    <w:rsid w:val="00D00490"/>
    <w:rsid w:val="00D01EFA"/>
    <w:rsid w:val="00D4239C"/>
    <w:rsid w:val="00D42C12"/>
    <w:rsid w:val="00D9249D"/>
    <w:rsid w:val="00D93852"/>
    <w:rsid w:val="00D9593F"/>
    <w:rsid w:val="00DD52E2"/>
    <w:rsid w:val="00DE762D"/>
    <w:rsid w:val="00EA46A5"/>
    <w:rsid w:val="00EB1420"/>
    <w:rsid w:val="00ED5C6B"/>
    <w:rsid w:val="00F53D2E"/>
    <w:rsid w:val="00F607BE"/>
    <w:rsid w:val="00F818E3"/>
    <w:rsid w:val="00F92926"/>
    <w:rsid w:val="00FA0100"/>
    <w:rsid w:val="00FC0438"/>
    <w:rsid w:val="00FC3F86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paragraph" w:styleId="Overskrift1">
    <w:name w:val="heading 1"/>
    <w:basedOn w:val="Normal"/>
    <w:next w:val="Brdtekst"/>
    <w:link w:val="Overskrift1Tegn"/>
    <w:autoRedefine/>
    <w:qFormat/>
    <w:rsid w:val="001512DB"/>
    <w:pPr>
      <w:keepLines/>
      <w:pageBreakBefore/>
      <w:adjustRightInd/>
      <w:snapToGrid/>
      <w:spacing w:after="0"/>
      <w:ind w:left="1418" w:hanging="1418"/>
      <w:outlineLvl w:val="0"/>
    </w:pPr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Merknadstekst">
    <w:name w:val="annotation text"/>
    <w:basedOn w:val="Normal"/>
    <w:link w:val="MerknadstekstTegn"/>
    <w:uiPriority w:val="99"/>
    <w:unhideWhenUsed/>
    <w:qFormat/>
  </w:style>
  <w:style w:type="paragraph" w:styleId="Brdtekst3">
    <w:name w:val="Body Text 3"/>
    <w:basedOn w:val="Normal"/>
    <w:link w:val="Brdtekst3Tegn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rdtekst">
    <w:name w:val="Body Text"/>
    <w:basedOn w:val="Normal"/>
    <w:link w:val="BrdtekstTegn"/>
    <w:uiPriority w:val="99"/>
    <w:unhideWhenUsed/>
    <w:pPr>
      <w:spacing w:after="120"/>
    </w:pPr>
  </w:style>
  <w:style w:type="paragraph" w:styleId="Bobletekst">
    <w:name w:val="Balloon Text"/>
    <w:basedOn w:val="Normal"/>
    <w:link w:val="BobletekstTegn"/>
    <w:uiPriority w:val="99"/>
    <w:unhideWhenUsed/>
    <w:qFormat/>
    <w:pPr>
      <w:spacing w:after="0"/>
    </w:pPr>
    <w:rPr>
      <w:sz w:val="18"/>
      <w:szCs w:val="18"/>
    </w:rPr>
  </w:style>
  <w:style w:type="paragraph" w:styleId="Bunntekst">
    <w:name w:val="footer"/>
    <w:basedOn w:val="Normal"/>
    <w:link w:val="BunntekstTegn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Topptekst">
    <w:name w:val="header"/>
    <w:basedOn w:val="Normal"/>
    <w:link w:val="TopptekstTegn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Merknadsreferanse">
    <w:name w:val="annotation reference"/>
    <w:basedOn w:val="Standardskriftforavsnitt"/>
    <w:uiPriority w:val="99"/>
    <w:unhideWhenUsed/>
    <w:qFormat/>
    <w:rPr>
      <w:sz w:val="21"/>
      <w:szCs w:val="21"/>
    </w:rPr>
  </w:style>
  <w:style w:type="character" w:customStyle="1" w:styleId="Brdtekst3Tegn">
    <w:name w:val="Brødtekst 3 Tegn"/>
    <w:basedOn w:val="Standardskriftforavsnitt"/>
    <w:link w:val="Brdteks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rdtekstTegn">
    <w:name w:val="Brødtekst Tegn"/>
    <w:basedOn w:val="Standardskriftforavsnitt"/>
    <w:link w:val="Brdteks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TopptekstTegn">
    <w:name w:val="Topptekst Tegn"/>
    <w:basedOn w:val="Standardskriftforavsnitt"/>
    <w:link w:val="Topptekst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BunntekstTegn">
    <w:name w:val="Bunntekst Tegn"/>
    <w:basedOn w:val="Standardskriftforavsnitt"/>
    <w:link w:val="Bunntekst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eavsnitt">
    <w:name w:val="List Paragraph"/>
    <w:basedOn w:val="Normal"/>
    <w:uiPriority w:val="34"/>
    <w:qFormat/>
    <w:rsid w:val="00F818E3"/>
    <w:pPr>
      <w:ind w:firstLineChars="200" w:firstLine="420"/>
    </w:pPr>
  </w:style>
  <w:style w:type="character" w:customStyle="1" w:styleId="Overskrift1Tegn">
    <w:name w:val="Overskrift 1 Tegn"/>
    <w:basedOn w:val="Standardskriftforavsnitt"/>
    <w:link w:val="Overskrift1"/>
    <w:rsid w:val="001512DB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table" w:styleId="Tabellrutenett">
    <w:name w:val="Table Grid"/>
    <w:basedOn w:val="Vanligtabell"/>
    <w:uiPriority w:val="59"/>
    <w:rsid w:val="001512DB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452C79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452C79"/>
    <w:rPr>
      <w:color w:val="605E5C"/>
      <w:shd w:val="clear" w:color="auto" w:fill="E1DFDD"/>
    </w:rPr>
  </w:style>
  <w:style w:type="paragraph" w:styleId="Revisjon">
    <w:name w:val="Revision"/>
    <w:hidden/>
    <w:uiPriority w:val="99"/>
    <w:semiHidden/>
    <w:rsid w:val="00314DA4"/>
    <w:rPr>
      <w:rFonts w:ascii="Tahoma" w:eastAsia="Microsoft YaHei" w:hAnsi="Tahom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C7EE6E-F6A2-4DF9-8BF5-E61DE31D7E10}"/>
</file>

<file path=customXml/itemProps3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246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Tomren, Guttorm</cp:lastModifiedBy>
  <cp:revision>14</cp:revision>
  <dcterms:created xsi:type="dcterms:W3CDTF">2025-10-21T14:55:00Z</dcterms:created>
  <dcterms:modified xsi:type="dcterms:W3CDTF">2025-10-29T08:36:00Z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  <property fmtid="{D5CDD505-2E9C-101B-9397-08002B2CF9AE}" pid="5" name="MediaServiceImageTags">
    <vt:lpwstr/>
  </property>
</Properties>
</file>